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50B53" w14:textId="77777777" w:rsidR="000E29D4" w:rsidRDefault="000E29D4" w:rsidP="00484D1F">
      <w:pPr>
        <w:rPr>
          <w:sz w:val="24"/>
          <w:szCs w:val="24"/>
        </w:rPr>
      </w:pPr>
    </w:p>
    <w:p w14:paraId="4EC50B54" w14:textId="1676ED2F" w:rsidR="00484D1F" w:rsidRPr="00484D1F" w:rsidRDefault="000E29D4" w:rsidP="00484D1F">
      <w:pPr>
        <w:rPr>
          <w:sz w:val="24"/>
          <w:szCs w:val="24"/>
        </w:rPr>
      </w:pPr>
      <w:r>
        <w:rPr>
          <w:sz w:val="24"/>
          <w:szCs w:val="24"/>
        </w:rPr>
        <w:t xml:space="preserve">This document </w:t>
      </w:r>
      <w:r w:rsidR="003C2521">
        <w:rPr>
          <w:sz w:val="24"/>
          <w:szCs w:val="24"/>
        </w:rPr>
        <w:t xml:space="preserve">encompasses </w:t>
      </w:r>
      <w:r>
        <w:rPr>
          <w:sz w:val="24"/>
          <w:szCs w:val="24"/>
        </w:rPr>
        <w:t xml:space="preserve">the </w:t>
      </w:r>
      <w:r w:rsidR="00FF3CA6">
        <w:rPr>
          <w:sz w:val="24"/>
          <w:szCs w:val="24"/>
        </w:rPr>
        <w:t>steps</w:t>
      </w:r>
      <w:r>
        <w:rPr>
          <w:sz w:val="24"/>
          <w:szCs w:val="24"/>
        </w:rPr>
        <w:t xml:space="preserve"> </w:t>
      </w:r>
      <w:r w:rsidR="003C2521">
        <w:rPr>
          <w:sz w:val="24"/>
          <w:szCs w:val="24"/>
        </w:rPr>
        <w:t>performed by the</w:t>
      </w:r>
      <w:r w:rsidR="00680462">
        <w:rPr>
          <w:sz w:val="24"/>
          <w:szCs w:val="24"/>
        </w:rPr>
        <w:t xml:space="preserve"> </w:t>
      </w:r>
      <w:r>
        <w:rPr>
          <w:sz w:val="24"/>
          <w:szCs w:val="24"/>
        </w:rPr>
        <w:t>Genisis</w:t>
      </w:r>
      <w:r w:rsidR="004847A2">
        <w:rPr>
          <w:sz w:val="24"/>
          <w:szCs w:val="24"/>
        </w:rPr>
        <w:t>2</w:t>
      </w:r>
      <w:r>
        <w:rPr>
          <w:sz w:val="24"/>
          <w:szCs w:val="24"/>
        </w:rPr>
        <w:t xml:space="preserve"> Test Team </w:t>
      </w:r>
      <w:r w:rsidR="00AE6FB8">
        <w:rPr>
          <w:sz w:val="24"/>
          <w:szCs w:val="24"/>
        </w:rPr>
        <w:t xml:space="preserve">to place them in </w:t>
      </w:r>
      <w:r w:rsidR="003C2521">
        <w:rPr>
          <w:sz w:val="24"/>
          <w:szCs w:val="24"/>
        </w:rPr>
        <w:t>compliance with</w:t>
      </w:r>
      <w:r>
        <w:rPr>
          <w:sz w:val="24"/>
          <w:szCs w:val="24"/>
        </w:rPr>
        <w:t xml:space="preserve"> </w:t>
      </w:r>
      <w:r w:rsidR="00AE6FB8">
        <w:rPr>
          <w:sz w:val="24"/>
          <w:szCs w:val="24"/>
        </w:rPr>
        <w:t>VA-</w:t>
      </w:r>
      <w:r>
        <w:rPr>
          <w:sz w:val="24"/>
          <w:szCs w:val="24"/>
        </w:rPr>
        <w:t xml:space="preserve">508 </w:t>
      </w:r>
      <w:r w:rsidR="00AE6FB8">
        <w:rPr>
          <w:sz w:val="24"/>
          <w:szCs w:val="24"/>
        </w:rPr>
        <w:t>requirements</w:t>
      </w:r>
      <w:r w:rsidR="00FC5082">
        <w:rPr>
          <w:sz w:val="24"/>
          <w:szCs w:val="24"/>
        </w:rPr>
        <w:t xml:space="preserve"> for </w:t>
      </w:r>
      <w:r w:rsidR="00F81863">
        <w:rPr>
          <w:sz w:val="24"/>
          <w:szCs w:val="24"/>
        </w:rPr>
        <w:t xml:space="preserve">Build </w:t>
      </w:r>
      <w:r w:rsidR="004847A2">
        <w:rPr>
          <w:sz w:val="24"/>
          <w:szCs w:val="24"/>
        </w:rPr>
        <w:t xml:space="preserve">1 </w:t>
      </w:r>
      <w:r w:rsidR="00CA4623">
        <w:rPr>
          <w:sz w:val="24"/>
          <w:szCs w:val="24"/>
        </w:rPr>
        <w:t>through</w:t>
      </w:r>
      <w:r w:rsidR="004847A2">
        <w:rPr>
          <w:sz w:val="24"/>
          <w:szCs w:val="24"/>
        </w:rPr>
        <w:t xml:space="preserve"> </w:t>
      </w:r>
      <w:r w:rsidR="00F81863">
        <w:rPr>
          <w:sz w:val="24"/>
          <w:szCs w:val="24"/>
        </w:rPr>
        <w:t>Build</w:t>
      </w:r>
      <w:r w:rsidR="004847A2">
        <w:rPr>
          <w:sz w:val="24"/>
          <w:szCs w:val="24"/>
        </w:rPr>
        <w:t xml:space="preserve"> </w:t>
      </w:r>
      <w:r w:rsidR="009F7299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14:paraId="4EC50B55" w14:textId="61C66AD6" w:rsidR="000E29D4" w:rsidRPr="00FF3CA6" w:rsidRDefault="000E29D4" w:rsidP="00FF3C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F3CA6">
        <w:rPr>
          <w:sz w:val="24"/>
          <w:szCs w:val="24"/>
        </w:rPr>
        <w:t xml:space="preserve">The </w:t>
      </w:r>
      <w:r w:rsidR="00FF3CA6">
        <w:rPr>
          <w:sz w:val="24"/>
          <w:szCs w:val="24"/>
        </w:rPr>
        <w:t>Genisis</w:t>
      </w:r>
      <w:r w:rsidR="004847A2">
        <w:rPr>
          <w:sz w:val="24"/>
          <w:szCs w:val="24"/>
        </w:rPr>
        <w:t>2</w:t>
      </w:r>
      <w:r w:rsidR="00FF3CA6">
        <w:rPr>
          <w:sz w:val="24"/>
          <w:szCs w:val="24"/>
        </w:rPr>
        <w:t xml:space="preserve"> </w:t>
      </w:r>
      <w:r w:rsidRPr="00FF3CA6">
        <w:rPr>
          <w:sz w:val="24"/>
          <w:szCs w:val="24"/>
        </w:rPr>
        <w:t xml:space="preserve">Test Lead </w:t>
      </w:r>
      <w:r w:rsidR="003C2521">
        <w:rPr>
          <w:sz w:val="24"/>
          <w:szCs w:val="24"/>
        </w:rPr>
        <w:t xml:space="preserve">contacted the </w:t>
      </w:r>
      <w:r w:rsidRPr="00FF3CA6">
        <w:rPr>
          <w:sz w:val="24"/>
          <w:szCs w:val="24"/>
        </w:rPr>
        <w:t xml:space="preserve">508 </w:t>
      </w:r>
      <w:r w:rsidR="00230526">
        <w:rPr>
          <w:sz w:val="24"/>
          <w:szCs w:val="24"/>
        </w:rPr>
        <w:t xml:space="preserve">Compliance </w:t>
      </w:r>
      <w:r w:rsidRPr="00FF3CA6">
        <w:rPr>
          <w:sz w:val="24"/>
          <w:szCs w:val="24"/>
        </w:rPr>
        <w:t>Team for assistance in identifying the OIT 508 User Stories that apply to the Genisis</w:t>
      </w:r>
      <w:r w:rsidR="004847A2">
        <w:rPr>
          <w:sz w:val="24"/>
          <w:szCs w:val="24"/>
        </w:rPr>
        <w:t>2</w:t>
      </w:r>
      <w:r w:rsidRPr="00FF3CA6">
        <w:rPr>
          <w:sz w:val="24"/>
          <w:szCs w:val="24"/>
        </w:rPr>
        <w:t xml:space="preserve"> application. Once the user stories were identified, the </w:t>
      </w:r>
      <w:r w:rsidR="004847A2">
        <w:rPr>
          <w:sz w:val="24"/>
          <w:szCs w:val="24"/>
        </w:rPr>
        <w:t xml:space="preserve">Genesis2 </w:t>
      </w:r>
      <w:r w:rsidRPr="00FF3CA6">
        <w:rPr>
          <w:sz w:val="24"/>
          <w:szCs w:val="24"/>
        </w:rPr>
        <w:t xml:space="preserve">Test Lead created a folder and uploaded the collection to Rational </w:t>
      </w:r>
      <w:r w:rsidR="003D11E0">
        <w:rPr>
          <w:sz w:val="24"/>
          <w:szCs w:val="24"/>
        </w:rPr>
        <w:t xml:space="preserve">Requirements Manager </w:t>
      </w:r>
      <w:r w:rsidRPr="00FF3CA6">
        <w:rPr>
          <w:sz w:val="24"/>
          <w:szCs w:val="24"/>
        </w:rPr>
        <w:t>(RM).</w:t>
      </w:r>
    </w:p>
    <w:p w14:paraId="4EC50B5B" w14:textId="66B9C94C" w:rsidR="00012604" w:rsidRDefault="00012604" w:rsidP="000126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Test and Development Teams met with the VA-508 </w:t>
      </w:r>
      <w:r w:rsidR="00E00D18">
        <w:rPr>
          <w:sz w:val="24"/>
          <w:szCs w:val="24"/>
        </w:rPr>
        <w:t xml:space="preserve">Audit/Review </w:t>
      </w:r>
      <w:r>
        <w:rPr>
          <w:sz w:val="24"/>
          <w:szCs w:val="24"/>
        </w:rPr>
        <w:t xml:space="preserve">Team to </w:t>
      </w:r>
      <w:r w:rsidR="00E00D18">
        <w:rPr>
          <w:sz w:val="24"/>
          <w:szCs w:val="24"/>
        </w:rPr>
        <w:t>discuss</w:t>
      </w:r>
      <w:r>
        <w:rPr>
          <w:sz w:val="24"/>
          <w:szCs w:val="24"/>
        </w:rPr>
        <w:t xml:space="preserve"> the </w:t>
      </w:r>
      <w:r w:rsidR="004847A2">
        <w:rPr>
          <w:sz w:val="24"/>
          <w:szCs w:val="24"/>
        </w:rPr>
        <w:t xml:space="preserve">Section </w:t>
      </w:r>
      <w:r w:rsidR="00A52BF4">
        <w:rPr>
          <w:sz w:val="24"/>
          <w:szCs w:val="24"/>
        </w:rPr>
        <w:t>508</w:t>
      </w:r>
      <w:r w:rsidR="004847A2">
        <w:rPr>
          <w:sz w:val="24"/>
          <w:szCs w:val="24"/>
        </w:rPr>
        <w:t xml:space="preserve"> </w:t>
      </w:r>
      <w:r w:rsidR="00A52BF4">
        <w:rPr>
          <w:sz w:val="24"/>
          <w:szCs w:val="24"/>
        </w:rPr>
        <w:t>Audit findings and obtain a</w:t>
      </w:r>
      <w:r>
        <w:rPr>
          <w:sz w:val="24"/>
          <w:szCs w:val="24"/>
        </w:rPr>
        <w:t xml:space="preserve"> better understanding of </w:t>
      </w:r>
      <w:r w:rsidR="004847A2">
        <w:rPr>
          <w:sz w:val="24"/>
          <w:szCs w:val="24"/>
        </w:rPr>
        <w:t xml:space="preserve">Section </w:t>
      </w:r>
      <w:r>
        <w:rPr>
          <w:sz w:val="24"/>
          <w:szCs w:val="24"/>
        </w:rPr>
        <w:t>508 requirements and acceptance criteria.</w:t>
      </w:r>
    </w:p>
    <w:p w14:paraId="165418B5" w14:textId="7F4A68C1" w:rsidR="009F20CF" w:rsidRPr="009F20CF" w:rsidRDefault="009F20CF" w:rsidP="009F20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Team worked with a JAWS SME to conduct </w:t>
      </w:r>
      <w:r w:rsidRPr="009F20CF">
        <w:rPr>
          <w:sz w:val="24"/>
          <w:szCs w:val="24"/>
        </w:rPr>
        <w:t xml:space="preserve">508 testing using JAWS and results were submitted to the Genesis2 Development Team. </w:t>
      </w:r>
    </w:p>
    <w:p w14:paraId="711B9703" w14:textId="6D5132BF" w:rsidR="009F20CF" w:rsidRDefault="009F20CF" w:rsidP="000126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Development Team worked with the JAWS SME to discuss potential solutions to the issues found.  </w:t>
      </w:r>
    </w:p>
    <w:p w14:paraId="4EC50B5D" w14:textId="5B468D63" w:rsidR="00FF3CA6" w:rsidRDefault="00012604" w:rsidP="00FF3CA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information was applied to</w:t>
      </w:r>
      <w:r w:rsidR="009A0EAC">
        <w:rPr>
          <w:sz w:val="24"/>
          <w:szCs w:val="24"/>
        </w:rPr>
        <w:t xml:space="preserve"> the </w:t>
      </w:r>
      <w:r w:rsidR="00147C7E">
        <w:rPr>
          <w:sz w:val="24"/>
          <w:szCs w:val="24"/>
        </w:rPr>
        <w:t>fixes</w:t>
      </w:r>
      <w:r>
        <w:rPr>
          <w:sz w:val="24"/>
          <w:szCs w:val="24"/>
        </w:rPr>
        <w:t xml:space="preserve"> and once </w:t>
      </w:r>
      <w:r w:rsidR="00FF3CA6">
        <w:rPr>
          <w:sz w:val="24"/>
          <w:szCs w:val="24"/>
        </w:rPr>
        <w:t xml:space="preserve">deployed, </w:t>
      </w:r>
      <w:r w:rsidR="009F20CF">
        <w:rPr>
          <w:sz w:val="24"/>
          <w:szCs w:val="24"/>
        </w:rPr>
        <w:t xml:space="preserve">testers performed regression testing of the application. Once complete, </w:t>
      </w:r>
      <w:r w:rsidR="00FF3CA6">
        <w:rPr>
          <w:sz w:val="24"/>
          <w:szCs w:val="24"/>
        </w:rPr>
        <w:t xml:space="preserve">508 </w:t>
      </w:r>
      <w:r w:rsidR="009F20CF">
        <w:rPr>
          <w:sz w:val="24"/>
          <w:szCs w:val="24"/>
        </w:rPr>
        <w:t>tests were successfully re-executed</w:t>
      </w:r>
      <w:r w:rsidR="00680462">
        <w:rPr>
          <w:sz w:val="24"/>
          <w:szCs w:val="24"/>
        </w:rPr>
        <w:t xml:space="preserve"> </w:t>
      </w:r>
      <w:r w:rsidR="00FF3CA6">
        <w:rPr>
          <w:sz w:val="24"/>
          <w:szCs w:val="24"/>
        </w:rPr>
        <w:t xml:space="preserve">using </w:t>
      </w:r>
      <w:r>
        <w:rPr>
          <w:sz w:val="24"/>
          <w:szCs w:val="24"/>
        </w:rPr>
        <w:t>JAWS,</w:t>
      </w:r>
      <w:r w:rsidR="00FC5082">
        <w:rPr>
          <w:sz w:val="24"/>
          <w:szCs w:val="24"/>
        </w:rPr>
        <w:t xml:space="preserve"> the 508-recommended tool </w:t>
      </w:r>
      <w:r>
        <w:rPr>
          <w:sz w:val="24"/>
          <w:szCs w:val="24"/>
        </w:rPr>
        <w:t>for Genisis2.</w:t>
      </w:r>
    </w:p>
    <w:p w14:paraId="4EC50B5F" w14:textId="6EC35D3F" w:rsidR="00FF3CA6" w:rsidRDefault="00FF3CA6" w:rsidP="00BE77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copy of the </w:t>
      </w:r>
      <w:r w:rsidR="00790B9A">
        <w:rPr>
          <w:sz w:val="24"/>
          <w:szCs w:val="24"/>
        </w:rPr>
        <w:t xml:space="preserve">508 </w:t>
      </w:r>
      <w:r w:rsidR="009F20CF">
        <w:rPr>
          <w:sz w:val="24"/>
          <w:szCs w:val="24"/>
        </w:rPr>
        <w:t>test findings</w:t>
      </w:r>
      <w:r>
        <w:rPr>
          <w:sz w:val="24"/>
          <w:szCs w:val="24"/>
        </w:rPr>
        <w:t xml:space="preserve"> is attached </w:t>
      </w:r>
      <w:r w:rsidR="00BE7773">
        <w:rPr>
          <w:sz w:val="24"/>
          <w:szCs w:val="24"/>
        </w:rPr>
        <w:t xml:space="preserve">as below </w:t>
      </w:r>
      <w:r>
        <w:rPr>
          <w:sz w:val="24"/>
          <w:szCs w:val="24"/>
        </w:rPr>
        <w:t>for review</w:t>
      </w:r>
      <w:r w:rsidR="00FC5082">
        <w:rPr>
          <w:sz w:val="24"/>
          <w:szCs w:val="24"/>
        </w:rPr>
        <w:t>,</w:t>
      </w:r>
      <w:r>
        <w:rPr>
          <w:sz w:val="24"/>
          <w:szCs w:val="24"/>
        </w:rPr>
        <w:t xml:space="preserve"> if </w:t>
      </w:r>
      <w:r w:rsidR="00BE7773">
        <w:rPr>
          <w:sz w:val="24"/>
          <w:szCs w:val="24"/>
        </w:rPr>
        <w:t>needed:</w:t>
      </w:r>
    </w:p>
    <w:p w14:paraId="79AD0680" w14:textId="6B75E017" w:rsidR="00BE7773" w:rsidRPr="00BE7773" w:rsidRDefault="00BE7773" w:rsidP="00BE7773">
      <w:pPr>
        <w:pStyle w:val="ListParagraph"/>
        <w:rPr>
          <w:sz w:val="24"/>
          <w:szCs w:val="24"/>
        </w:rPr>
      </w:pPr>
      <w:r>
        <w:t xml:space="preserve">                                                 </w:t>
      </w:r>
      <w:bookmarkStart w:id="0" w:name="_GoBack"/>
      <w:bookmarkEnd w:id="0"/>
      <w:r w:rsidR="00575401">
        <w:object w:dxaOrig="1551" w:dyaOrig="1004" w14:anchorId="507136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8" o:title=""/>
          </v:shape>
          <o:OLEObject Type="Embed" ProgID="Excel.Sheet.12" ShapeID="_x0000_i1025" DrawAspect="Icon" ObjectID="_1568615931" r:id="rId9"/>
        </w:object>
      </w:r>
    </w:p>
    <w:p w14:paraId="4EC50B60" w14:textId="77777777" w:rsidR="000E29D4" w:rsidRDefault="000E29D4" w:rsidP="00484D1F">
      <w:pPr>
        <w:rPr>
          <w:sz w:val="24"/>
          <w:szCs w:val="24"/>
        </w:rPr>
      </w:pPr>
    </w:p>
    <w:p w14:paraId="4EC50B61" w14:textId="77777777" w:rsidR="00484D1F" w:rsidRPr="00484D1F" w:rsidRDefault="000E29D4" w:rsidP="00484D1F">
      <w:pPr>
        <w:rPr>
          <w:sz w:val="24"/>
          <w:szCs w:val="24"/>
        </w:rPr>
      </w:pPr>
      <w:r w:rsidRPr="00484D1F">
        <w:rPr>
          <w:sz w:val="24"/>
          <w:szCs w:val="24"/>
        </w:rPr>
        <w:t xml:space="preserve"> </w:t>
      </w:r>
    </w:p>
    <w:sectPr w:rsidR="00484D1F" w:rsidRPr="00484D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0AA6D" w14:textId="77777777" w:rsidR="005671A4" w:rsidRDefault="005671A4" w:rsidP="00484D1F">
      <w:pPr>
        <w:spacing w:after="0" w:line="240" w:lineRule="auto"/>
      </w:pPr>
      <w:r>
        <w:separator/>
      </w:r>
    </w:p>
  </w:endnote>
  <w:endnote w:type="continuationSeparator" w:id="0">
    <w:p w14:paraId="4EEB618A" w14:textId="77777777" w:rsidR="005671A4" w:rsidRDefault="005671A4" w:rsidP="00484D1F">
      <w:pPr>
        <w:spacing w:after="0" w:line="240" w:lineRule="auto"/>
      </w:pPr>
      <w:r>
        <w:continuationSeparator/>
      </w:r>
    </w:p>
  </w:endnote>
  <w:endnote w:type="continuationNotice" w:id="1">
    <w:p w14:paraId="0CAE17F1" w14:textId="77777777" w:rsidR="005671A4" w:rsidRDefault="005671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0F934" w14:textId="77777777" w:rsidR="009060E6" w:rsidRDefault="009060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30BC1" w14:textId="77777777" w:rsidR="009060E6" w:rsidRDefault="009060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A7D6F" w14:textId="77777777" w:rsidR="009060E6" w:rsidRDefault="009060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60F6B" w14:textId="77777777" w:rsidR="005671A4" w:rsidRDefault="005671A4" w:rsidP="00484D1F">
      <w:pPr>
        <w:spacing w:after="0" w:line="240" w:lineRule="auto"/>
      </w:pPr>
      <w:r>
        <w:separator/>
      </w:r>
    </w:p>
  </w:footnote>
  <w:footnote w:type="continuationSeparator" w:id="0">
    <w:p w14:paraId="7D09F7DD" w14:textId="77777777" w:rsidR="005671A4" w:rsidRDefault="005671A4" w:rsidP="00484D1F">
      <w:pPr>
        <w:spacing w:after="0" w:line="240" w:lineRule="auto"/>
      </w:pPr>
      <w:r>
        <w:continuationSeparator/>
      </w:r>
    </w:p>
  </w:footnote>
  <w:footnote w:type="continuationNotice" w:id="1">
    <w:p w14:paraId="24DE5E05" w14:textId="77777777" w:rsidR="005671A4" w:rsidRDefault="005671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1A59B" w14:textId="77777777" w:rsidR="009060E6" w:rsidRDefault="009060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50B67" w14:textId="21C8EFF1" w:rsidR="00043A46" w:rsidRPr="00484D1F" w:rsidDel="009060E6" w:rsidRDefault="00043A46" w:rsidP="00484D1F">
    <w:pPr>
      <w:pStyle w:val="Header"/>
      <w:jc w:val="center"/>
      <w:rPr>
        <w:del w:id="1" w:author="Author"/>
        <w:b/>
        <w:sz w:val="28"/>
        <w:szCs w:val="28"/>
      </w:rPr>
    </w:pPr>
    <w:del w:id="2" w:author="Author">
      <w:r w:rsidRPr="00484D1F" w:rsidDel="009060E6">
        <w:rPr>
          <w:b/>
          <w:sz w:val="28"/>
          <w:szCs w:val="28"/>
        </w:rPr>
        <w:delText>Genomic Information System of Integrated Science</w:delText>
      </w:r>
      <w:r w:rsidDel="009060E6">
        <w:rPr>
          <w:b/>
          <w:sz w:val="28"/>
          <w:szCs w:val="28"/>
        </w:rPr>
        <w:delText xml:space="preserve"> 2</w:delText>
      </w:r>
      <w:r w:rsidRPr="00484D1F" w:rsidDel="009060E6">
        <w:rPr>
          <w:b/>
          <w:sz w:val="28"/>
          <w:szCs w:val="28"/>
        </w:rPr>
        <w:delText xml:space="preserve"> (Genisis</w:delText>
      </w:r>
      <w:r w:rsidDel="009060E6">
        <w:rPr>
          <w:b/>
          <w:sz w:val="28"/>
          <w:szCs w:val="28"/>
        </w:rPr>
        <w:delText>2</w:delText>
      </w:r>
      <w:r w:rsidRPr="00484D1F" w:rsidDel="009060E6">
        <w:rPr>
          <w:b/>
          <w:sz w:val="28"/>
          <w:szCs w:val="28"/>
        </w:rPr>
        <w:delText xml:space="preserve">) </w:delText>
      </w:r>
    </w:del>
  </w:p>
  <w:p w14:paraId="4EC50B68" w14:textId="106253EE" w:rsidR="00043A46" w:rsidRPr="00484D1F" w:rsidRDefault="00043A46" w:rsidP="00484D1F">
    <w:pPr>
      <w:pStyle w:val="Header"/>
      <w:jc w:val="center"/>
      <w:rPr>
        <w:b/>
        <w:sz w:val="28"/>
        <w:szCs w:val="28"/>
      </w:rPr>
    </w:pPr>
    <w:del w:id="3" w:author="Author">
      <w:r w:rsidDel="009060E6">
        <w:rPr>
          <w:b/>
          <w:sz w:val="28"/>
          <w:szCs w:val="28"/>
        </w:rPr>
        <w:delText xml:space="preserve">Section </w:delText>
      </w:r>
      <w:r w:rsidRPr="00484D1F" w:rsidDel="009060E6">
        <w:rPr>
          <w:b/>
          <w:sz w:val="28"/>
          <w:szCs w:val="28"/>
        </w:rPr>
        <w:delText>508</w:delText>
      </w:r>
      <w:r w:rsidDel="009060E6">
        <w:rPr>
          <w:b/>
          <w:sz w:val="28"/>
          <w:szCs w:val="28"/>
        </w:rPr>
        <w:delText xml:space="preserve"> Test Approach</w:delText>
      </w:r>
    </w:del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967C1" w14:textId="77777777" w:rsidR="009060E6" w:rsidRDefault="009060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E91"/>
    <w:multiLevelType w:val="hybridMultilevel"/>
    <w:tmpl w:val="0D2A8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ttin, Paula [USA]">
    <w15:presenceInfo w15:providerId="AD" w15:userId="S-1-5-21-1314303383-2379350573-4036118543-5477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1F"/>
    <w:rsid w:val="00012604"/>
    <w:rsid w:val="0002674D"/>
    <w:rsid w:val="00043A46"/>
    <w:rsid w:val="000553EE"/>
    <w:rsid w:val="000D30CA"/>
    <w:rsid w:val="000E29D4"/>
    <w:rsid w:val="00104992"/>
    <w:rsid w:val="00147C7E"/>
    <w:rsid w:val="0019081C"/>
    <w:rsid w:val="00221A19"/>
    <w:rsid w:val="00230526"/>
    <w:rsid w:val="002666B6"/>
    <w:rsid w:val="002D2445"/>
    <w:rsid w:val="003C2521"/>
    <w:rsid w:val="003D11E0"/>
    <w:rsid w:val="00431F49"/>
    <w:rsid w:val="00471EFF"/>
    <w:rsid w:val="004847A2"/>
    <w:rsid w:val="00484D1F"/>
    <w:rsid w:val="004D04EA"/>
    <w:rsid w:val="004D37A1"/>
    <w:rsid w:val="005139AA"/>
    <w:rsid w:val="005671A4"/>
    <w:rsid w:val="00575401"/>
    <w:rsid w:val="00613C65"/>
    <w:rsid w:val="00680462"/>
    <w:rsid w:val="00725A26"/>
    <w:rsid w:val="00732280"/>
    <w:rsid w:val="007325FF"/>
    <w:rsid w:val="00754A52"/>
    <w:rsid w:val="00790B9A"/>
    <w:rsid w:val="009060E6"/>
    <w:rsid w:val="00964F65"/>
    <w:rsid w:val="009A0EAC"/>
    <w:rsid w:val="009F20CF"/>
    <w:rsid w:val="009F7299"/>
    <w:rsid w:val="00A52BF4"/>
    <w:rsid w:val="00A66466"/>
    <w:rsid w:val="00AE6FB8"/>
    <w:rsid w:val="00B04DEB"/>
    <w:rsid w:val="00BE7773"/>
    <w:rsid w:val="00CA4623"/>
    <w:rsid w:val="00CC6B83"/>
    <w:rsid w:val="00CD5E3A"/>
    <w:rsid w:val="00D52B3E"/>
    <w:rsid w:val="00D8769C"/>
    <w:rsid w:val="00E00D18"/>
    <w:rsid w:val="00E157A5"/>
    <w:rsid w:val="00E44DEB"/>
    <w:rsid w:val="00F81863"/>
    <w:rsid w:val="00F82D83"/>
    <w:rsid w:val="00F84BCF"/>
    <w:rsid w:val="00FC5082"/>
    <w:rsid w:val="00FD16DE"/>
    <w:rsid w:val="00FF3CA6"/>
    <w:rsid w:val="3FCC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50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D1F"/>
  </w:style>
  <w:style w:type="paragraph" w:styleId="Footer">
    <w:name w:val="footer"/>
    <w:basedOn w:val="Normal"/>
    <w:link w:val="Foot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D1F"/>
  </w:style>
  <w:style w:type="paragraph" w:styleId="ListParagraph">
    <w:name w:val="List Paragraph"/>
    <w:basedOn w:val="Normal"/>
    <w:uiPriority w:val="34"/>
    <w:qFormat/>
    <w:rsid w:val="00FF3C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18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8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D1F"/>
  </w:style>
  <w:style w:type="paragraph" w:styleId="Footer">
    <w:name w:val="footer"/>
    <w:basedOn w:val="Normal"/>
    <w:link w:val="Foot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D1F"/>
  </w:style>
  <w:style w:type="paragraph" w:styleId="ListParagraph">
    <w:name w:val="List Paragraph"/>
    <w:basedOn w:val="Normal"/>
    <w:uiPriority w:val="34"/>
    <w:qFormat/>
    <w:rsid w:val="00FF3C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18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8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2017-10-04T13:52:00Z</dcterms:created>
  <dcterms:modified xsi:type="dcterms:W3CDTF">2017-10-04T13:52:00Z</dcterms:modified>
</cp:coreProperties>
</file>